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1AD" w:rsidRPr="0094135D" w:rsidRDefault="005B31AD" w:rsidP="002E080F">
      <w:pPr>
        <w:pStyle w:val="Puntoelenco"/>
        <w:numPr>
          <w:ilvl w:val="0"/>
          <w:numId w:val="0"/>
        </w:numPr>
        <w:spacing w:after="120" w:line="360" w:lineRule="auto"/>
        <w:jc w:val="center"/>
        <w:rPr>
          <w:b/>
          <w:bCs/>
          <w:szCs w:val="22"/>
          <w:lang w:val="it-IT"/>
        </w:rPr>
      </w:pPr>
      <w:del w:id="0" w:author="Cosimelli, Federica (IT - Roma)" w:date="2014-12-02T19:47:00Z">
        <w:r w:rsidRPr="0094135D" w:rsidDel="0094135D">
          <w:rPr>
            <w:b/>
            <w:bCs/>
            <w:szCs w:val="22"/>
            <w:lang w:val="it-IT"/>
          </w:rPr>
          <w:delText xml:space="preserve">ALLEGATO </w:delText>
        </w:r>
      </w:del>
      <w:ins w:id="1" w:author="Cosimelli, Federica (IT - Roma)" w:date="2014-12-02T19:47:00Z">
        <w:r w:rsidR="0094135D" w:rsidRPr="0094135D">
          <w:rPr>
            <w:b/>
            <w:bCs/>
            <w:szCs w:val="22"/>
            <w:lang w:val="it-IT"/>
          </w:rPr>
          <w:t xml:space="preserve">MODELLO </w:t>
        </w:r>
      </w:ins>
      <w:r w:rsidRPr="0094135D">
        <w:rPr>
          <w:b/>
          <w:bCs/>
          <w:szCs w:val="22"/>
          <w:lang w:val="it-IT"/>
        </w:rPr>
        <w:t>D</w:t>
      </w:r>
    </w:p>
    <w:p w:rsidR="005B31AD" w:rsidRPr="0094135D" w:rsidRDefault="005B31AD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sz w:val="22"/>
          <w:szCs w:val="22"/>
        </w:rPr>
      </w:pPr>
    </w:p>
    <w:p w:rsidR="005B31AD" w:rsidRPr="00EF0009" w:rsidRDefault="00EF0009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“</w:t>
      </w:r>
      <w:r w:rsidR="005B31AD" w:rsidRPr="00EF0009">
        <w:rPr>
          <w:b/>
          <w:i/>
          <w:sz w:val="22"/>
          <w:szCs w:val="22"/>
        </w:rPr>
        <w:t xml:space="preserve">DICHIARAZIONE </w:t>
      </w:r>
    </w:p>
    <w:p w:rsidR="005B31AD" w:rsidRPr="00EF0009" w:rsidRDefault="005B31AD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i/>
          <w:color w:val="000000"/>
          <w:sz w:val="22"/>
          <w:szCs w:val="22"/>
        </w:rPr>
      </w:pPr>
      <w:r w:rsidRPr="00EF0009">
        <w:rPr>
          <w:b/>
          <w:i/>
          <w:sz w:val="22"/>
          <w:szCs w:val="22"/>
        </w:rPr>
        <w:t>RE</w:t>
      </w:r>
      <w:r w:rsidR="004B5B31">
        <w:rPr>
          <w:b/>
          <w:i/>
          <w:sz w:val="22"/>
          <w:szCs w:val="22"/>
        </w:rPr>
        <w:t xml:space="preserve">QUISITI ECONOMICO – FINANZIARI </w:t>
      </w:r>
      <w:r w:rsidRPr="00EF0009">
        <w:rPr>
          <w:b/>
          <w:i/>
          <w:sz w:val="22"/>
          <w:szCs w:val="22"/>
        </w:rPr>
        <w:t>E TECNICO- ORGANIZZATIVI</w:t>
      </w:r>
      <w:r w:rsidR="00EF0009" w:rsidRPr="00EF0009">
        <w:rPr>
          <w:b/>
          <w:i/>
          <w:sz w:val="22"/>
          <w:szCs w:val="22"/>
        </w:rPr>
        <w:t>”</w:t>
      </w:r>
    </w:p>
    <w:p w:rsidR="005B31AD" w:rsidRPr="00EF0009" w:rsidRDefault="005B31AD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i/>
          <w:color w:val="000000"/>
          <w:sz w:val="22"/>
          <w:szCs w:val="22"/>
        </w:rPr>
      </w:pPr>
    </w:p>
    <w:p w:rsidR="005B31AD" w:rsidRPr="0094135D" w:rsidRDefault="005B31AD" w:rsidP="008B502E">
      <w:pPr>
        <w:spacing w:after="120"/>
        <w:jc w:val="both"/>
        <w:outlineLvl w:val="0"/>
        <w:rPr>
          <w:b/>
          <w:bCs/>
          <w:color w:val="000000"/>
          <w:sz w:val="22"/>
          <w:szCs w:val="22"/>
        </w:rPr>
      </w:pPr>
    </w:p>
    <w:p w:rsidR="006112B2" w:rsidRPr="006112B2" w:rsidRDefault="001E338C" w:rsidP="006112B2">
      <w:pPr>
        <w:pStyle w:val="Rientrocorpodeltesto"/>
        <w:widowControl w:val="0"/>
        <w:tabs>
          <w:tab w:val="left" w:pos="-993"/>
        </w:tabs>
        <w:ind w:left="0"/>
        <w:jc w:val="both"/>
        <w:rPr>
          <w:b/>
        </w:rPr>
      </w:pPr>
      <w:r>
        <w:rPr>
          <w:b/>
        </w:rPr>
        <w:t>OGGETTO:</w:t>
      </w:r>
      <w:r>
        <w:rPr>
          <w:rFonts w:ascii="Bookman Old Style" w:hAnsi="Bookman Old Style"/>
          <w:b/>
        </w:rPr>
        <w:t xml:space="preserve"> </w:t>
      </w:r>
      <w:r>
        <w:rPr>
          <w:b/>
        </w:rPr>
        <w:t xml:space="preserve">Affidamento dei servizi tecnici per progettazione preliminare, definitiva ed esecutiva, direzione lavori, misura e contabilità e coordinamento per la sicurezza in fase di progettazione e di esecuzione dei lavori ai sensi del </w:t>
      </w:r>
      <w:proofErr w:type="spellStart"/>
      <w:r>
        <w:rPr>
          <w:b/>
        </w:rPr>
        <w:t>D.Lgs.</w:t>
      </w:r>
      <w:proofErr w:type="spellEnd"/>
      <w:r>
        <w:rPr>
          <w:b/>
        </w:rPr>
        <w:t xml:space="preserve"> 81/08 e </w:t>
      </w:r>
      <w:proofErr w:type="spellStart"/>
      <w:r>
        <w:rPr>
          <w:b/>
        </w:rPr>
        <w:t>s.m.i.</w:t>
      </w:r>
      <w:proofErr w:type="spellEnd"/>
      <w:r>
        <w:rPr>
          <w:b/>
        </w:rPr>
        <w:t xml:space="preserve"> per la realizzazione di “L. 65/2012. Messa in sicurezza delle piste nel comprensorio sciistico del Comune di </w:t>
      </w:r>
      <w:proofErr w:type="spellStart"/>
      <w:r>
        <w:rPr>
          <w:b/>
        </w:rPr>
        <w:t>Chiomonte</w:t>
      </w:r>
      <w:proofErr w:type="spellEnd"/>
      <w:r>
        <w:rPr>
          <w:b/>
        </w:rPr>
        <w:t>”</w:t>
      </w:r>
    </w:p>
    <w:p w:rsidR="005B31AD" w:rsidRPr="0094135D" w:rsidRDefault="005B31AD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5B31AD" w:rsidRPr="0094135D" w:rsidRDefault="005B31AD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94135D">
        <w:rPr>
          <w:color w:val="000000"/>
          <w:sz w:val="22"/>
          <w:szCs w:val="22"/>
        </w:rPr>
        <w:t xml:space="preserve">Il sottoscritto: </w:t>
      </w:r>
    </w:p>
    <w:p w:rsidR="005B31AD" w:rsidRPr="0094135D" w:rsidRDefault="005B31AD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5B31AD" w:rsidRPr="0094135D" w:rsidRDefault="005B31AD" w:rsidP="00781752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94135D">
        <w:rPr>
          <w:iCs/>
          <w:color w:val="000000"/>
          <w:sz w:val="22"/>
          <w:szCs w:val="22"/>
        </w:rPr>
        <w:t xml:space="preserve">Cognome </w:t>
      </w:r>
      <w:proofErr w:type="spellStart"/>
      <w:r w:rsidRPr="0094135D">
        <w:rPr>
          <w:iCs/>
          <w:color w:val="000000"/>
          <w:sz w:val="22"/>
          <w:szCs w:val="22"/>
        </w:rPr>
        <w:t>……………</w:t>
      </w:r>
      <w:proofErr w:type="spellEnd"/>
      <w:r w:rsidRPr="0094135D">
        <w:rPr>
          <w:iCs/>
          <w:color w:val="000000"/>
          <w:sz w:val="22"/>
          <w:szCs w:val="22"/>
        </w:rPr>
        <w:t xml:space="preserve"> </w:t>
      </w:r>
      <w:proofErr w:type="spellStart"/>
      <w:r w:rsidRPr="0094135D">
        <w:rPr>
          <w:iCs/>
          <w:color w:val="000000"/>
          <w:sz w:val="22"/>
          <w:szCs w:val="22"/>
        </w:rPr>
        <w:t>Nome……</w:t>
      </w:r>
      <w:proofErr w:type="spellEnd"/>
      <w:r w:rsidRPr="0094135D">
        <w:rPr>
          <w:iCs/>
          <w:color w:val="000000"/>
          <w:sz w:val="22"/>
          <w:szCs w:val="22"/>
        </w:rPr>
        <w:t>..</w:t>
      </w:r>
      <w:proofErr w:type="spellStart"/>
      <w:r w:rsidRPr="0094135D">
        <w:rPr>
          <w:iCs/>
          <w:color w:val="000000"/>
          <w:sz w:val="22"/>
          <w:szCs w:val="22"/>
        </w:rPr>
        <w:t>………</w:t>
      </w:r>
      <w:proofErr w:type="spellEnd"/>
      <w:r w:rsidRPr="0094135D">
        <w:rPr>
          <w:iCs/>
          <w:color w:val="000000"/>
          <w:sz w:val="22"/>
          <w:szCs w:val="22"/>
        </w:rPr>
        <w:t xml:space="preserve">. nato a  </w:t>
      </w:r>
      <w:proofErr w:type="spellStart"/>
      <w:r w:rsidRPr="0094135D">
        <w:rPr>
          <w:iCs/>
          <w:color w:val="000000"/>
          <w:sz w:val="22"/>
          <w:szCs w:val="22"/>
        </w:rPr>
        <w:t>…………</w:t>
      </w:r>
      <w:proofErr w:type="spellEnd"/>
      <w:r w:rsidRPr="0094135D">
        <w:rPr>
          <w:iCs/>
          <w:color w:val="000000"/>
          <w:sz w:val="22"/>
          <w:szCs w:val="22"/>
        </w:rPr>
        <w:t xml:space="preserve">.. il </w:t>
      </w:r>
      <w:proofErr w:type="spellStart"/>
      <w:r w:rsidRPr="0094135D">
        <w:rPr>
          <w:iCs/>
          <w:color w:val="000000"/>
          <w:sz w:val="22"/>
          <w:szCs w:val="22"/>
        </w:rPr>
        <w:t>……………</w:t>
      </w:r>
      <w:proofErr w:type="spellEnd"/>
      <w:r w:rsidRPr="0094135D">
        <w:rPr>
          <w:iCs/>
          <w:color w:val="000000"/>
          <w:sz w:val="22"/>
          <w:szCs w:val="22"/>
        </w:rPr>
        <w:t xml:space="preserve">. in qualità di </w:t>
      </w:r>
      <w:proofErr w:type="spellStart"/>
      <w:r w:rsidRPr="0094135D">
        <w:rPr>
          <w:iCs/>
          <w:color w:val="000000"/>
          <w:sz w:val="22"/>
          <w:szCs w:val="22"/>
        </w:rPr>
        <w:t>…………………………….………………………C.F</w:t>
      </w:r>
      <w:r w:rsidRPr="0094135D">
        <w:rPr>
          <w:i/>
          <w:iCs/>
          <w:color w:val="000000"/>
          <w:sz w:val="22"/>
          <w:szCs w:val="22"/>
        </w:rPr>
        <w:t>.………………………</w:t>
      </w:r>
      <w:r w:rsidRPr="0094135D">
        <w:rPr>
          <w:iCs/>
          <w:color w:val="000000"/>
          <w:sz w:val="22"/>
          <w:szCs w:val="22"/>
        </w:rPr>
        <w:t>P.</w:t>
      </w:r>
      <w:proofErr w:type="spellEnd"/>
      <w:r w:rsidRPr="0094135D">
        <w:rPr>
          <w:iCs/>
          <w:color w:val="000000"/>
          <w:sz w:val="22"/>
          <w:szCs w:val="22"/>
        </w:rPr>
        <w:t xml:space="preserve"> </w:t>
      </w:r>
      <w:proofErr w:type="spellStart"/>
      <w:r w:rsidRPr="0094135D">
        <w:rPr>
          <w:iCs/>
          <w:color w:val="000000"/>
          <w:sz w:val="22"/>
          <w:szCs w:val="22"/>
        </w:rPr>
        <w:t>IVA…………….……</w:t>
      </w:r>
      <w:proofErr w:type="spellEnd"/>
    </w:p>
    <w:p w:rsidR="005B31AD" w:rsidRPr="0094135D" w:rsidRDefault="005B31AD" w:rsidP="00781752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</w:p>
    <w:p w:rsidR="005B31AD" w:rsidRPr="0094135D" w:rsidRDefault="005B31AD" w:rsidP="00781752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</w:p>
    <w:p w:rsidR="005B31AD" w:rsidRPr="0094135D" w:rsidRDefault="005B31AD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5B31AD" w:rsidRPr="0094135D" w:rsidRDefault="005B31AD" w:rsidP="00DC0431">
      <w:pPr>
        <w:widowControl w:val="0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94135D">
        <w:rPr>
          <w:color w:val="000000"/>
          <w:sz w:val="22"/>
          <w:szCs w:val="22"/>
        </w:rPr>
        <w:t xml:space="preserve">ai sensi e per gli effetti dell’art.76 del D.P.R. n.445/2000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5B31AD" w:rsidRPr="0094135D" w:rsidRDefault="005B31AD" w:rsidP="00DC0431">
      <w:pPr>
        <w:widowControl w:val="0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94135D">
        <w:rPr>
          <w:color w:val="000000"/>
          <w:sz w:val="22"/>
          <w:szCs w:val="22"/>
        </w:rPr>
        <w:t xml:space="preserve">ai fini della partecipazione alla presente gara </w:t>
      </w:r>
    </w:p>
    <w:p w:rsidR="005B31AD" w:rsidRPr="0094135D" w:rsidRDefault="005B31AD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BD5803" w:rsidRDefault="005B31AD" w:rsidP="00BD5803">
      <w:pPr>
        <w:spacing w:before="120" w:after="120"/>
        <w:jc w:val="center"/>
        <w:outlineLvl w:val="0"/>
        <w:rPr>
          <w:b/>
          <w:sz w:val="22"/>
          <w:szCs w:val="22"/>
        </w:rPr>
      </w:pPr>
      <w:r w:rsidRPr="0094135D">
        <w:rPr>
          <w:b/>
          <w:sz w:val="22"/>
          <w:szCs w:val="22"/>
        </w:rPr>
        <w:t>DICHIARA SOTTO LA PROPRIA RESPONSABILITÀ</w:t>
      </w:r>
    </w:p>
    <w:p w:rsidR="001333A8" w:rsidRDefault="001333A8" w:rsidP="00BD5803">
      <w:pPr>
        <w:spacing w:before="120" w:after="120"/>
        <w:outlineLvl w:val="0"/>
        <w:rPr>
          <w:b/>
          <w:sz w:val="22"/>
          <w:szCs w:val="22"/>
        </w:rPr>
      </w:pPr>
    </w:p>
    <w:p w:rsidR="00DC29BC" w:rsidRDefault="00DC29BC" w:rsidP="00DC29BC">
      <w:pPr>
        <w:spacing w:line="360" w:lineRule="auto"/>
        <w:jc w:val="both"/>
      </w:pPr>
      <w:r>
        <w:rPr>
          <w:b/>
        </w:rPr>
        <w:t xml:space="preserve">a) </w:t>
      </w:r>
      <w:r w:rsidRPr="005B172A">
        <w:t xml:space="preserve">di aver maturato un fatturato, </w:t>
      </w:r>
      <w:r w:rsidRPr="00724441">
        <w:t xml:space="preserve">per servizi di cui all’art. 252 del D.P.R. n. 207/2010 e </w:t>
      </w:r>
      <w:proofErr w:type="spellStart"/>
      <w:r w:rsidRPr="00724441">
        <w:t>s.m.i.</w:t>
      </w:r>
      <w:proofErr w:type="spellEnd"/>
      <w:r w:rsidRPr="005B172A">
        <w:t xml:space="preserve">, </w:t>
      </w:r>
      <w:r w:rsidRPr="005B172A">
        <w:rPr>
          <w:bCs/>
        </w:rPr>
        <w:t xml:space="preserve">nei </w:t>
      </w:r>
      <w:r w:rsidRPr="00240D56">
        <w:rPr>
          <w:bCs/>
        </w:rPr>
        <w:t xml:space="preserve">migliori cinque esercizi (anche non consecutivi) del decennio </w:t>
      </w:r>
      <w:proofErr w:type="spellStart"/>
      <w:r w:rsidRPr="00240D56">
        <w:rPr>
          <w:bCs/>
        </w:rPr>
        <w:t>calendariale</w:t>
      </w:r>
      <w:proofErr w:type="spellEnd"/>
      <w:r w:rsidRPr="00240D56">
        <w:rPr>
          <w:bCs/>
        </w:rPr>
        <w:t xml:space="preserve"> precedente la data di </w:t>
      </w:r>
      <w:r w:rsidRPr="00240D56">
        <w:t xml:space="preserve">pubblicazione del Bando di Gara (– 2005 – 2006 – 2007 – 2008 – 2009 – 2010 – 2011 – 2012 – 2013- 2014), non inferiore a </w:t>
      </w:r>
      <w:r w:rsidRPr="00240D56">
        <w:rPr>
          <w:b/>
          <w:u w:val="single"/>
        </w:rPr>
        <w:t>due volte</w:t>
      </w:r>
      <w:r w:rsidRPr="00240D56">
        <w:t xml:space="preserve"> il corrispettivo presunto posto a base di gara indicato </w:t>
      </w:r>
      <w:r w:rsidRPr="00240D56">
        <w:rPr>
          <w:i/>
        </w:rPr>
        <w:t>sub</w:t>
      </w:r>
      <w:r w:rsidRPr="00240D56">
        <w:t xml:space="preserve"> art.6.1 del presente Disciplinare e, pertanto, almeno pari a complessivi pari a complessivi </w:t>
      </w:r>
      <w:r w:rsidRPr="00240D56">
        <w:rPr>
          <w:b/>
        </w:rPr>
        <w:t xml:space="preserve">€ </w:t>
      </w:r>
      <w:r>
        <w:rPr>
          <w:b/>
        </w:rPr>
        <w:t>______________________________________________________</w:t>
      </w:r>
      <w:r w:rsidRPr="00240D56">
        <w:t xml:space="preserve"> iva e spese conglobate escluse;</w:t>
      </w:r>
    </w:p>
    <w:p w:rsidR="00DC29BC" w:rsidRPr="005B172A" w:rsidRDefault="00DC29BC" w:rsidP="00DC29BC">
      <w:pPr>
        <w:spacing w:line="360" w:lineRule="auto"/>
        <w:jc w:val="both"/>
      </w:pPr>
    </w:p>
    <w:p w:rsidR="00DC29BC" w:rsidRDefault="00DC29BC" w:rsidP="00DC29BC">
      <w:pPr>
        <w:widowControl w:val="0"/>
        <w:tabs>
          <w:tab w:val="left" w:pos="284"/>
        </w:tabs>
        <w:autoSpaceDE w:val="0"/>
        <w:autoSpaceDN w:val="0"/>
        <w:spacing w:line="360" w:lineRule="auto"/>
        <w:jc w:val="both"/>
      </w:pPr>
      <w:r w:rsidRPr="00A9303F">
        <w:rPr>
          <w:b/>
        </w:rPr>
        <w:t xml:space="preserve">b) </w:t>
      </w:r>
      <w:r w:rsidRPr="005B172A">
        <w:t>di avere espletato nel</w:t>
      </w:r>
      <w:r w:rsidRPr="005B172A">
        <w:rPr>
          <w:bCs/>
        </w:rPr>
        <w:t xml:space="preserve"> decennio </w:t>
      </w:r>
      <w:proofErr w:type="spellStart"/>
      <w:r w:rsidRPr="005B172A">
        <w:rPr>
          <w:bCs/>
        </w:rPr>
        <w:t>calendariale</w:t>
      </w:r>
      <w:proofErr w:type="spellEnd"/>
      <w:r w:rsidRPr="005B172A">
        <w:rPr>
          <w:bCs/>
        </w:rPr>
        <w:t xml:space="preserve"> precedente la data di </w:t>
      </w:r>
      <w:r w:rsidRPr="005B172A">
        <w:t xml:space="preserve">pubblicazione del Bando di Gara (– 2005 – 2006 – 2007 – 2008 – 2009 – 2010 – 2011 – 2012 </w:t>
      </w:r>
      <w:r>
        <w:t>–</w:t>
      </w:r>
      <w:r w:rsidRPr="005B172A">
        <w:t xml:space="preserve"> 2013</w:t>
      </w:r>
      <w:r>
        <w:t xml:space="preserve"> - 2014</w:t>
      </w:r>
      <w:r w:rsidRPr="005B172A">
        <w:t xml:space="preserve">), servizi </w:t>
      </w:r>
      <w:r w:rsidRPr="00724441">
        <w:t xml:space="preserve">di cui all’art. 252 del D.P.R. n. 207/2010 e </w:t>
      </w:r>
      <w:proofErr w:type="spellStart"/>
      <w:r w:rsidRPr="00724441">
        <w:t>s.m.i.</w:t>
      </w:r>
      <w:proofErr w:type="spellEnd"/>
      <w:r w:rsidRPr="005B172A">
        <w:t xml:space="preserve">, relativi a lavori appartenenti ad ognuna delle classi e categorie dei lavori cui si riferiscono i servizi da affidare, per un importo globale di lavori (IVA </w:t>
      </w:r>
      <w:r w:rsidRPr="005B172A">
        <w:lastRenderedPageBreak/>
        <w:t xml:space="preserve">esclusa), per ogni classe e categoria, non </w:t>
      </w:r>
      <w:r w:rsidRPr="00B70CBD">
        <w:t xml:space="preserve">inferiore a </w:t>
      </w:r>
      <w:r w:rsidRPr="00B70CBD">
        <w:rPr>
          <w:b/>
          <w:u w:val="single"/>
        </w:rPr>
        <w:t xml:space="preserve">due volte </w:t>
      </w:r>
      <w:r w:rsidRPr="00B70CBD">
        <w:t>il corrispondente importo stimato dei lavori per cui verrà svolto il servizio e, pertanto, pari a: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1"/>
        <w:gridCol w:w="3884"/>
      </w:tblGrid>
      <w:tr w:rsidR="00BD5803" w:rsidTr="00434DFE">
        <w:trPr>
          <w:trHeight w:val="485"/>
        </w:trPr>
        <w:tc>
          <w:tcPr>
            <w:tcW w:w="4441" w:type="dxa"/>
            <w:shd w:val="clear" w:color="auto" w:fill="auto"/>
          </w:tcPr>
          <w:p w:rsidR="00BD5803" w:rsidRPr="00921E94" w:rsidRDefault="00BD5803" w:rsidP="00434DFE">
            <w:pPr>
              <w:widowControl w:val="0"/>
              <w:tabs>
                <w:tab w:val="left" w:pos="709"/>
              </w:tabs>
              <w:autoSpaceDE w:val="0"/>
              <w:autoSpaceDN w:val="0"/>
              <w:spacing w:before="120" w:after="240" w:line="360" w:lineRule="auto"/>
              <w:jc w:val="both"/>
              <w:rPr>
                <w:b/>
              </w:rPr>
            </w:pPr>
            <w:r w:rsidRPr="00921E94">
              <w:rPr>
                <w:b/>
              </w:rPr>
              <w:t xml:space="preserve">Servizio: </w:t>
            </w:r>
            <w:r w:rsidRPr="00921E94">
              <w:rPr>
                <w:i/>
              </w:rPr>
              <w:t>(descrizione del servizio)</w:t>
            </w:r>
          </w:p>
        </w:tc>
        <w:tc>
          <w:tcPr>
            <w:tcW w:w="3884" w:type="dxa"/>
            <w:shd w:val="clear" w:color="auto" w:fill="auto"/>
          </w:tcPr>
          <w:p w:rsidR="00BD5803" w:rsidRPr="00921E94" w:rsidRDefault="00BD5803" w:rsidP="00434DFE">
            <w:pPr>
              <w:widowControl w:val="0"/>
              <w:tabs>
                <w:tab w:val="left" w:pos="709"/>
              </w:tabs>
              <w:autoSpaceDE w:val="0"/>
              <w:autoSpaceDN w:val="0"/>
              <w:spacing w:before="120" w:after="240" w:line="360" w:lineRule="auto"/>
              <w:jc w:val="both"/>
              <w:rPr>
                <w:b/>
              </w:rPr>
            </w:pPr>
            <w:r w:rsidRPr="00921E94">
              <w:rPr>
                <w:b/>
              </w:rPr>
              <w:t>Committente:</w:t>
            </w:r>
          </w:p>
        </w:tc>
      </w:tr>
    </w:tbl>
    <w:p w:rsidR="00BD5803" w:rsidRPr="00B70CBD" w:rsidRDefault="00BD5803" w:rsidP="00DC29BC">
      <w:pPr>
        <w:widowControl w:val="0"/>
        <w:tabs>
          <w:tab w:val="left" w:pos="284"/>
        </w:tabs>
        <w:autoSpaceDE w:val="0"/>
        <w:autoSpaceDN w:val="0"/>
        <w:spacing w:line="360" w:lineRule="auto"/>
        <w:jc w:val="both"/>
      </w:pPr>
    </w:p>
    <w:p w:rsidR="00DC29BC" w:rsidRPr="00B70CBD" w:rsidRDefault="00DC29BC" w:rsidP="00DC29BC">
      <w:pPr>
        <w:widowControl w:val="0"/>
        <w:numPr>
          <w:ilvl w:val="0"/>
          <w:numId w:val="42"/>
        </w:numPr>
        <w:spacing w:line="360" w:lineRule="auto"/>
        <w:ind w:left="0" w:firstLine="0"/>
        <w:contextualSpacing/>
        <w:jc w:val="both"/>
      </w:pPr>
      <w:r w:rsidRPr="00B70CBD">
        <w:t xml:space="preserve">opere appartenenti alla categoria </w:t>
      </w:r>
      <w:r w:rsidRPr="00B70CBD">
        <w:rPr>
          <w:b/>
        </w:rPr>
        <w:t>P.02</w:t>
      </w:r>
      <w:r w:rsidRPr="00B70CBD">
        <w:t xml:space="preserve"> di cui al D.M. 143/2013 </w:t>
      </w:r>
      <w:r w:rsidRPr="00B70CBD">
        <w:rPr>
          <w:b/>
        </w:rPr>
        <w:t xml:space="preserve">€ </w:t>
      </w:r>
      <w:r>
        <w:rPr>
          <w:b/>
        </w:rPr>
        <w:t>_____________________</w:t>
      </w:r>
      <w:r w:rsidRPr="00B70CBD">
        <w:t>;</w:t>
      </w:r>
    </w:p>
    <w:p w:rsidR="00DC29BC" w:rsidRPr="00DC29BC" w:rsidRDefault="00DC29BC" w:rsidP="00DC29BC">
      <w:pPr>
        <w:widowControl w:val="0"/>
        <w:numPr>
          <w:ilvl w:val="0"/>
          <w:numId w:val="42"/>
        </w:numPr>
        <w:spacing w:line="360" w:lineRule="auto"/>
        <w:ind w:left="0" w:firstLine="0"/>
        <w:contextualSpacing/>
        <w:jc w:val="both"/>
      </w:pPr>
      <w:r w:rsidRPr="00B70CBD">
        <w:t>opere appartenenti alla categoria</w:t>
      </w:r>
      <w:r w:rsidRPr="00B70CBD">
        <w:rPr>
          <w:b/>
        </w:rPr>
        <w:t xml:space="preserve"> T.02</w:t>
      </w:r>
      <w:r w:rsidRPr="00B70CBD">
        <w:t xml:space="preserve"> di cui al D.M. 143/2013 </w:t>
      </w:r>
      <w:r w:rsidRPr="00B70CBD">
        <w:rPr>
          <w:b/>
        </w:rPr>
        <w:t xml:space="preserve">€ </w:t>
      </w:r>
      <w:r>
        <w:rPr>
          <w:b/>
        </w:rPr>
        <w:t>_____________________</w:t>
      </w:r>
      <w:r w:rsidRPr="00B70CBD">
        <w:rPr>
          <w:b/>
        </w:rPr>
        <w:t>;</w:t>
      </w:r>
    </w:p>
    <w:p w:rsidR="00DC29BC" w:rsidRPr="00B70CBD" w:rsidRDefault="00DC29BC" w:rsidP="00DC29BC">
      <w:pPr>
        <w:widowControl w:val="0"/>
        <w:spacing w:line="360" w:lineRule="auto"/>
        <w:contextualSpacing/>
        <w:jc w:val="both"/>
      </w:pPr>
    </w:p>
    <w:p w:rsidR="00DC29BC" w:rsidRDefault="00DC29BC" w:rsidP="00DC29BC">
      <w:pPr>
        <w:widowControl w:val="0"/>
        <w:spacing w:line="360" w:lineRule="auto"/>
        <w:jc w:val="both"/>
        <w:rPr>
          <w:rFonts w:eastAsia="Calibri"/>
        </w:rPr>
      </w:pPr>
      <w:r>
        <w:rPr>
          <w:b/>
        </w:rPr>
        <w:t>c</w:t>
      </w:r>
      <w:r w:rsidRPr="00A9303F">
        <w:rPr>
          <w:b/>
        </w:rPr>
        <w:t xml:space="preserve">) </w:t>
      </w:r>
      <w:r w:rsidRPr="00764FF8">
        <w:t xml:space="preserve">di aver espletato nel decennio </w:t>
      </w:r>
      <w:proofErr w:type="spellStart"/>
      <w:r w:rsidRPr="00764FF8">
        <w:t>calendariale</w:t>
      </w:r>
      <w:proofErr w:type="spellEnd"/>
      <w:r w:rsidRPr="00764FF8">
        <w:t xml:space="preserve"> precedente la data di pubblicazione del Bando di Gara (– 2005 – 2006 – 2007 – 2008 – 2009 – 2010 – 2011 – 2012 </w:t>
      </w:r>
      <w:r>
        <w:t>–</w:t>
      </w:r>
      <w:r w:rsidRPr="00764FF8">
        <w:t xml:space="preserve"> 2013</w:t>
      </w:r>
      <w:r>
        <w:t xml:space="preserve"> - 2014</w:t>
      </w:r>
      <w:r w:rsidRPr="00764FF8">
        <w:t xml:space="preserve">), </w:t>
      </w:r>
      <w:r w:rsidRPr="00764FF8">
        <w:rPr>
          <w:u w:val="single"/>
        </w:rPr>
        <w:t xml:space="preserve">due </w:t>
      </w:r>
      <w:r w:rsidRPr="005B172A">
        <w:t xml:space="preserve">servizi </w:t>
      </w:r>
      <w:r w:rsidRPr="00724441">
        <w:t xml:space="preserve">di cui all’art. 252 del D.P.R. n. 207/2010 e </w:t>
      </w:r>
      <w:proofErr w:type="spellStart"/>
      <w:r w:rsidRPr="00724441">
        <w:t>s.m.i.</w:t>
      </w:r>
      <w:proofErr w:type="spellEnd"/>
      <w:r w:rsidRPr="00764FF8">
        <w:t xml:space="preserve">, </w:t>
      </w:r>
      <w:r w:rsidRPr="00764FF8">
        <w:rPr>
          <w:rFonts w:eastAsia="Calibri"/>
        </w:rPr>
        <w:t xml:space="preserve">relativi ai lavori appartenenti ad ognuna delle classi e categorie dei lavori cui si riferiscono i servizi di affidare, per un importo totale </w:t>
      </w:r>
      <w:r w:rsidRPr="00764FF8">
        <w:rPr>
          <w:rFonts w:eastAsia="Calibri"/>
          <w:b/>
          <w:bCs/>
        </w:rPr>
        <w:t xml:space="preserve">non inferiore ad un </w:t>
      </w:r>
      <w:r w:rsidRPr="00DC29BC">
        <w:rPr>
          <w:rFonts w:eastAsia="Calibri"/>
          <w:b/>
          <w:bCs/>
        </w:rPr>
        <w:t>valore dello 0,80 volte</w:t>
      </w:r>
      <w:r w:rsidRPr="00764FF8">
        <w:rPr>
          <w:rFonts w:eastAsia="Calibri"/>
          <w:b/>
          <w:bCs/>
        </w:rPr>
        <w:t xml:space="preserve"> </w:t>
      </w:r>
      <w:r w:rsidRPr="00764FF8">
        <w:rPr>
          <w:rFonts w:eastAsia="Calibri"/>
        </w:rPr>
        <w:t>l’importo stimato dei lavori cui si riferisce la prestazione,calcolato con riguardo ad ognuna delle classi e categorie e riferiti a tipologie di lavori analoghi per dimensione e per caratteristiche tecniche a quelli oggetto di</w:t>
      </w:r>
      <w:r w:rsidRPr="00764FF8">
        <w:t xml:space="preserve"> </w:t>
      </w:r>
      <w:r w:rsidRPr="00764FF8">
        <w:rPr>
          <w:rFonts w:eastAsia="Calibri"/>
        </w:rPr>
        <w:t xml:space="preserve">affidamento, </w:t>
      </w:r>
      <w:r w:rsidR="0037079C" w:rsidRPr="00B70CBD">
        <w:t>e, pertanto, pari a: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1"/>
        <w:gridCol w:w="3884"/>
      </w:tblGrid>
      <w:tr w:rsidR="00BD5803" w:rsidTr="00434DFE">
        <w:trPr>
          <w:trHeight w:val="485"/>
        </w:trPr>
        <w:tc>
          <w:tcPr>
            <w:tcW w:w="4441" w:type="dxa"/>
            <w:shd w:val="clear" w:color="auto" w:fill="auto"/>
          </w:tcPr>
          <w:p w:rsidR="00BD5803" w:rsidRPr="00921E94" w:rsidRDefault="00BD5803" w:rsidP="00434DFE">
            <w:pPr>
              <w:widowControl w:val="0"/>
              <w:tabs>
                <w:tab w:val="left" w:pos="709"/>
              </w:tabs>
              <w:autoSpaceDE w:val="0"/>
              <w:autoSpaceDN w:val="0"/>
              <w:spacing w:before="120" w:after="240" w:line="360" w:lineRule="auto"/>
              <w:jc w:val="both"/>
              <w:rPr>
                <w:b/>
              </w:rPr>
            </w:pPr>
            <w:r w:rsidRPr="00921E94">
              <w:rPr>
                <w:b/>
              </w:rPr>
              <w:t xml:space="preserve">Servizio: </w:t>
            </w:r>
            <w:r w:rsidRPr="00921E94">
              <w:rPr>
                <w:i/>
              </w:rPr>
              <w:t>(descrizione del servizio)</w:t>
            </w:r>
          </w:p>
        </w:tc>
        <w:tc>
          <w:tcPr>
            <w:tcW w:w="3884" w:type="dxa"/>
            <w:shd w:val="clear" w:color="auto" w:fill="auto"/>
          </w:tcPr>
          <w:p w:rsidR="00BD5803" w:rsidRPr="00921E94" w:rsidRDefault="00BD5803" w:rsidP="00434DFE">
            <w:pPr>
              <w:widowControl w:val="0"/>
              <w:tabs>
                <w:tab w:val="left" w:pos="709"/>
              </w:tabs>
              <w:autoSpaceDE w:val="0"/>
              <w:autoSpaceDN w:val="0"/>
              <w:spacing w:before="120" w:after="240" w:line="360" w:lineRule="auto"/>
              <w:jc w:val="both"/>
              <w:rPr>
                <w:b/>
              </w:rPr>
            </w:pPr>
            <w:r w:rsidRPr="00921E94">
              <w:rPr>
                <w:b/>
              </w:rPr>
              <w:t>Committente:</w:t>
            </w:r>
          </w:p>
        </w:tc>
      </w:tr>
    </w:tbl>
    <w:p w:rsidR="00BD5803" w:rsidRPr="00764FF8" w:rsidRDefault="00BD5803" w:rsidP="00DC29BC">
      <w:pPr>
        <w:widowControl w:val="0"/>
        <w:spacing w:line="360" w:lineRule="auto"/>
        <w:jc w:val="both"/>
        <w:rPr>
          <w:rFonts w:eastAsia="Calibri"/>
        </w:rPr>
      </w:pPr>
    </w:p>
    <w:p w:rsidR="00DC29BC" w:rsidRPr="00B70CBD" w:rsidRDefault="00DC29BC" w:rsidP="00DC29BC">
      <w:pPr>
        <w:widowControl w:val="0"/>
        <w:numPr>
          <w:ilvl w:val="0"/>
          <w:numId w:val="42"/>
        </w:numPr>
        <w:spacing w:line="360" w:lineRule="auto"/>
        <w:ind w:left="0" w:firstLine="0"/>
        <w:contextualSpacing/>
        <w:jc w:val="both"/>
      </w:pPr>
      <w:r w:rsidRPr="00B70CBD">
        <w:t xml:space="preserve">opere appartenenti alla categoria </w:t>
      </w:r>
      <w:r w:rsidRPr="00B70CBD">
        <w:rPr>
          <w:b/>
        </w:rPr>
        <w:t>P.02</w:t>
      </w:r>
      <w:r w:rsidRPr="00B70CBD">
        <w:t xml:space="preserve"> di cui al D.M. 143/2013 </w:t>
      </w:r>
      <w:r w:rsidRPr="00B70CBD">
        <w:rPr>
          <w:b/>
        </w:rPr>
        <w:t xml:space="preserve">€ </w:t>
      </w:r>
      <w:r>
        <w:rPr>
          <w:b/>
        </w:rPr>
        <w:t>_____________________</w:t>
      </w:r>
      <w:r w:rsidRPr="00B70CBD">
        <w:t>;</w:t>
      </w:r>
    </w:p>
    <w:p w:rsidR="004D1A6B" w:rsidRDefault="00DC29BC" w:rsidP="004D1A6B">
      <w:pPr>
        <w:widowControl w:val="0"/>
        <w:numPr>
          <w:ilvl w:val="0"/>
          <w:numId w:val="42"/>
        </w:numPr>
        <w:spacing w:line="360" w:lineRule="auto"/>
        <w:ind w:left="0" w:firstLine="0"/>
        <w:contextualSpacing/>
        <w:jc w:val="both"/>
      </w:pPr>
      <w:r w:rsidRPr="00B70CBD">
        <w:t>opere appartenenti alla categoria</w:t>
      </w:r>
      <w:r w:rsidRPr="00B70CBD">
        <w:rPr>
          <w:b/>
        </w:rPr>
        <w:t xml:space="preserve"> T.02</w:t>
      </w:r>
      <w:r w:rsidRPr="00B70CBD">
        <w:t xml:space="preserve"> di cui al D.M. 143/2013 </w:t>
      </w:r>
      <w:r w:rsidRPr="00B70CBD">
        <w:rPr>
          <w:b/>
        </w:rPr>
        <w:t xml:space="preserve">€ </w:t>
      </w:r>
      <w:r>
        <w:rPr>
          <w:b/>
        </w:rPr>
        <w:t>____________________</w:t>
      </w:r>
      <w:r w:rsidRPr="00B70CBD">
        <w:rPr>
          <w:b/>
        </w:rPr>
        <w:t>;</w:t>
      </w:r>
    </w:p>
    <w:p w:rsidR="004D1A6B" w:rsidRDefault="004D1A6B" w:rsidP="004D1A6B">
      <w:pPr>
        <w:widowControl w:val="0"/>
        <w:spacing w:line="360" w:lineRule="auto"/>
        <w:contextualSpacing/>
        <w:jc w:val="both"/>
      </w:pPr>
    </w:p>
    <w:p w:rsidR="00105512" w:rsidRPr="003A1160" w:rsidRDefault="00BD5803" w:rsidP="004D1A6B">
      <w:pPr>
        <w:widowControl w:val="0"/>
        <w:spacing w:line="360" w:lineRule="auto"/>
        <w:contextualSpacing/>
        <w:jc w:val="both"/>
      </w:pPr>
      <w:r>
        <w:rPr>
          <w:b/>
        </w:rPr>
        <w:t>d</w:t>
      </w:r>
      <w:r w:rsidRPr="00A9303F">
        <w:rPr>
          <w:b/>
        </w:rPr>
        <w:t xml:space="preserve">) </w:t>
      </w:r>
      <w:r w:rsidR="00105512" w:rsidRPr="003A1160">
        <w:t>di aver utilizzato nei migliori tre anni del quinquennio precedente la data di pubblicazione del Bando un numero medio annuo del personale</w:t>
      </w:r>
      <w:r w:rsidR="0094135D" w:rsidRPr="003A1160">
        <w:t xml:space="preserve"> tecnico, pari a  _______ unità.</w:t>
      </w:r>
    </w:p>
    <w:p w:rsidR="000A1933" w:rsidRDefault="000A1933" w:rsidP="000A1933">
      <w:pPr>
        <w:spacing w:line="320" w:lineRule="exact"/>
        <w:jc w:val="both"/>
        <w:rPr>
          <w:sz w:val="22"/>
          <w:szCs w:val="22"/>
        </w:rPr>
      </w:pPr>
    </w:p>
    <w:p w:rsidR="00E73600" w:rsidRPr="00EB7847" w:rsidRDefault="00E73600" w:rsidP="000A1933">
      <w:pPr>
        <w:spacing w:line="320" w:lineRule="exact"/>
        <w:jc w:val="both"/>
        <w:rPr>
          <w:sz w:val="22"/>
          <w:szCs w:val="22"/>
        </w:rPr>
      </w:pPr>
    </w:p>
    <w:p w:rsidR="005B31AD" w:rsidRPr="0094135D" w:rsidRDefault="005B31AD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94135D">
        <w:rPr>
          <w:color w:val="000000"/>
          <w:sz w:val="22"/>
          <w:szCs w:val="22"/>
        </w:rPr>
        <w:t xml:space="preserve">Luogo e data </w:t>
      </w:r>
    </w:p>
    <w:p w:rsidR="005B31AD" w:rsidRPr="0094135D" w:rsidRDefault="005B31AD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94135D">
        <w:rPr>
          <w:color w:val="000000"/>
          <w:sz w:val="22"/>
          <w:szCs w:val="22"/>
        </w:rPr>
        <w:t>_____________________</w:t>
      </w:r>
    </w:p>
    <w:p w:rsidR="005B31AD" w:rsidRPr="0094135D" w:rsidRDefault="005B31AD" w:rsidP="00634ED8">
      <w:pPr>
        <w:pStyle w:val="Corpodeltesto2"/>
        <w:widowControl w:val="0"/>
        <w:pBdr>
          <w:bottom w:val="single" w:sz="12" w:space="1" w:color="auto"/>
        </w:pBdr>
        <w:tabs>
          <w:tab w:val="left" w:pos="708"/>
        </w:tabs>
        <w:ind w:left="7655"/>
        <w:rPr>
          <w:sz w:val="22"/>
          <w:szCs w:val="22"/>
        </w:rPr>
      </w:pPr>
      <w:r w:rsidRPr="0094135D">
        <w:rPr>
          <w:sz w:val="22"/>
          <w:szCs w:val="22"/>
        </w:rPr>
        <w:t>FIRMA</w:t>
      </w:r>
    </w:p>
    <w:p w:rsidR="000A1933" w:rsidRDefault="004B6C12" w:rsidP="00634ED8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-2.05pt;margin-top:40.85pt;width:490.8pt;height:213.7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">
            <v:textbox style="mso-next-textbox:#Text Box 2">
              <w:txbxContent>
                <w:p w:rsidR="003325D9" w:rsidRPr="00EB7847" w:rsidRDefault="003325D9" w:rsidP="000A1933">
                  <w:pPr>
                    <w:pStyle w:val="Testonotaapidipagina"/>
                    <w:numPr>
                      <w:ilvl w:val="0"/>
                      <w:numId w:val="38"/>
                    </w:numPr>
                    <w:ind w:left="142" w:firstLine="0"/>
                    <w:jc w:val="both"/>
                    <w:rPr>
                      <w:ins w:id="2" w:author="Cosimelli, Federica (IT - Roma)" w:date="2014-12-02T20:03:00Z"/>
                      <w:b/>
                      <w:sz w:val="22"/>
                      <w:szCs w:val="22"/>
                    </w:rPr>
                  </w:pPr>
                  <w:ins w:id="3" w:author="Cosimelli, Federica (IT - Roma)" w:date="2014-12-02T20:03:00Z">
                    <w:r w:rsidRPr="00EF0009">
                      <w:rPr>
                        <w:b/>
                        <w:sz w:val="22"/>
                        <w:szCs w:val="22"/>
                      </w:rPr>
                      <w:t>Tale Dichiarazione sui requisiti economico – finanziari e tecnici-organizzativi  dovrà essere resa e sottoscritta: dal soggetto qualora partecipi singolarmente; dal legale rappresentante della Società di Ingegneria o di Professionisti o della persona giuridica stabilita in altro Paese U.E. ed abilitata; da tutti i soggetti temporaneamente raggruppati; dai legali rappresentanti di tutte le Società di Ingegneria o di Professionisti o di tutte le persone giuridiche stabilite in altri Paesi U.E. raggruppate temporaneamente; in caso di Studio Associato, dal legale rappresentante che dichiari di averne i poteri o, in caso contrario, da tutti i professionisti candidati dallo studio associato all’espletamento del servizio; in caso di Consorzio dal legale rappresentante.</w:t>
                    </w:r>
                  </w:ins>
                </w:p>
                <w:p w:rsidR="003325D9" w:rsidRPr="00EB7847" w:rsidRDefault="003325D9" w:rsidP="000A1933">
                  <w:pPr>
                    <w:pStyle w:val="Testonotaapidipagina"/>
                    <w:ind w:left="142"/>
                    <w:jc w:val="both"/>
                    <w:rPr>
                      <w:ins w:id="4" w:author="Cosimelli, Federica (IT - Roma)" w:date="2014-12-02T20:03:00Z"/>
                      <w:b/>
                      <w:sz w:val="22"/>
                      <w:szCs w:val="22"/>
                    </w:rPr>
                  </w:pPr>
                </w:p>
                <w:p w:rsidR="003325D9" w:rsidRDefault="003325D9" w:rsidP="000A1933">
                  <w:pPr>
                    <w:pStyle w:val="Testonotaapidipagina"/>
                    <w:numPr>
                      <w:ilvl w:val="0"/>
                      <w:numId w:val="38"/>
                    </w:numPr>
                    <w:ind w:left="142" w:firstLine="0"/>
                    <w:rPr>
                      <w:ins w:id="5" w:author="Cosimelli, Federica (IT - Roma)" w:date="2014-12-02T20:04:00Z"/>
                      <w:b/>
                      <w:sz w:val="22"/>
                      <w:szCs w:val="22"/>
                    </w:rPr>
                  </w:pPr>
                  <w:ins w:id="6" w:author="Cosimelli, Federica (IT - Roma)" w:date="2014-12-02T20:03:00Z">
                    <w:r w:rsidRPr="00EB7847">
                      <w:rPr>
                        <w:b/>
                        <w:sz w:val="22"/>
                        <w:szCs w:val="22"/>
                      </w:rPr>
                      <w:t>In caso di raggruppamento temporaneo già costituito nelle forme di legge, tali dichiarazioni potranno essere rese e sottoscritte dal solo legale rappresentante del Mandatario Capogruppo.</w:t>
                    </w:r>
                  </w:ins>
                </w:p>
                <w:p w:rsidR="003325D9" w:rsidRPr="00EB7847" w:rsidRDefault="003325D9" w:rsidP="000A1933">
                  <w:pPr>
                    <w:pStyle w:val="Testonotaapidipagina"/>
                    <w:rPr>
                      <w:ins w:id="7" w:author="Cosimelli, Federica (IT - Roma)" w:date="2014-12-02T20:03:00Z"/>
                      <w:b/>
                      <w:sz w:val="22"/>
                      <w:szCs w:val="22"/>
                    </w:rPr>
                  </w:pPr>
                </w:p>
                <w:p w:rsidR="003325D9" w:rsidRPr="00EB7847" w:rsidRDefault="003325D9" w:rsidP="000A1933">
                  <w:pPr>
                    <w:pStyle w:val="Paragrafoelenco"/>
                    <w:numPr>
                      <w:ilvl w:val="0"/>
                      <w:numId w:val="38"/>
                    </w:numPr>
                    <w:ind w:left="142" w:firstLine="0"/>
                    <w:rPr>
                      <w:b/>
                      <w:sz w:val="22"/>
                      <w:szCs w:val="22"/>
                    </w:rPr>
                  </w:pPr>
                  <w:ins w:id="8" w:author="Cosimelli, Federica (IT - Roma)" w:date="2014-12-02T20:03:00Z">
                    <w:r w:rsidRPr="00EB7847">
                      <w:rPr>
                        <w:b/>
                        <w:sz w:val="22"/>
                        <w:szCs w:val="22"/>
                      </w:rPr>
                      <w:t>In caso di GEIE dal legale rappresentante del GEIE nelle forme previste per le Società di Ingegneria</w:t>
                    </w:r>
                  </w:ins>
                </w:p>
              </w:txbxContent>
            </v:textbox>
            <w10:wrap type="square"/>
          </v:shape>
        </w:pict>
      </w:r>
    </w:p>
    <w:p w:rsidR="000A1933" w:rsidRPr="0094135D" w:rsidRDefault="000A1933" w:rsidP="00C41338">
      <w:pPr>
        <w:pStyle w:val="Corpodeltesto2"/>
        <w:widowControl w:val="0"/>
        <w:tabs>
          <w:tab w:val="left" w:pos="708"/>
        </w:tabs>
        <w:rPr>
          <w:sz w:val="22"/>
          <w:szCs w:val="22"/>
        </w:rPr>
      </w:pPr>
    </w:p>
    <w:sectPr w:rsidR="000A1933" w:rsidRPr="0094135D" w:rsidSect="002C40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5D9" w:rsidRDefault="003325D9" w:rsidP="000A0F78">
      <w:r>
        <w:separator/>
      </w:r>
    </w:p>
  </w:endnote>
  <w:endnote w:type="continuationSeparator" w:id="0">
    <w:p w:rsidR="003325D9" w:rsidRDefault="003325D9" w:rsidP="000A0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D9" w:rsidRDefault="003325D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D9" w:rsidRDefault="004B6C12">
    <w:pPr>
      <w:pStyle w:val="Pidipagina"/>
      <w:jc w:val="right"/>
    </w:pPr>
    <w:fldSimple w:instr="PAGE   \* MERGEFORMAT">
      <w:r w:rsidR="001E338C">
        <w:rPr>
          <w:noProof/>
        </w:rPr>
        <w:t>2</w:t>
      </w:r>
    </w:fldSimple>
  </w:p>
  <w:p w:rsidR="003325D9" w:rsidRDefault="003325D9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D9" w:rsidRDefault="003325D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5D9" w:rsidRDefault="003325D9" w:rsidP="000A0F78">
      <w:r>
        <w:separator/>
      </w:r>
    </w:p>
  </w:footnote>
  <w:footnote w:type="continuationSeparator" w:id="0">
    <w:p w:rsidR="003325D9" w:rsidRDefault="003325D9" w:rsidP="000A0F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D9" w:rsidRDefault="003325D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D9" w:rsidRDefault="003325D9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D9" w:rsidRDefault="003325D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57DE4"/>
    <w:multiLevelType w:val="hybridMultilevel"/>
    <w:tmpl w:val="D5B0624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44162"/>
    <w:multiLevelType w:val="hybridMultilevel"/>
    <w:tmpl w:val="19EE3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221DA6"/>
    <w:multiLevelType w:val="hybridMultilevel"/>
    <w:tmpl w:val="4B2429B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9B3AF5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5">
    <w:nsid w:val="09CD3DF3"/>
    <w:multiLevelType w:val="hybridMultilevel"/>
    <w:tmpl w:val="413E5E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7752B1"/>
    <w:multiLevelType w:val="hybridMultilevel"/>
    <w:tmpl w:val="86F29AAC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DD6DE8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F1A0599"/>
    <w:multiLevelType w:val="hybridMultilevel"/>
    <w:tmpl w:val="9FF6224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1866C74"/>
    <w:multiLevelType w:val="hybridMultilevel"/>
    <w:tmpl w:val="E1E6DBA8"/>
    <w:lvl w:ilvl="0" w:tplc="56101DC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1">
    <w:nsid w:val="11ED6ABB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3ED267D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5F6294D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4">
    <w:nsid w:val="1ABF4D24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5">
    <w:nsid w:val="1D7A1475"/>
    <w:multiLevelType w:val="hybridMultilevel"/>
    <w:tmpl w:val="06FAFCD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0B15F6E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>
    <w:nsid w:val="27A82300"/>
    <w:multiLevelType w:val="hybridMultilevel"/>
    <w:tmpl w:val="3DBCA154"/>
    <w:lvl w:ilvl="0" w:tplc="ABBCD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8357BD1"/>
    <w:multiLevelType w:val="hybridMultilevel"/>
    <w:tmpl w:val="C40238F8"/>
    <w:lvl w:ilvl="0" w:tplc="9344FE64">
      <w:start w:val="1"/>
      <w:numFmt w:val="bullet"/>
      <w:lvlText w:val="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8C2CF1"/>
    <w:multiLevelType w:val="hybridMultilevel"/>
    <w:tmpl w:val="D0C6C144"/>
    <w:lvl w:ilvl="0" w:tplc="9D228D02">
      <w:start w:val="8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BC419C9"/>
    <w:multiLevelType w:val="hybridMultilevel"/>
    <w:tmpl w:val="34E6A4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F11DF6"/>
    <w:multiLevelType w:val="hybridMultilevel"/>
    <w:tmpl w:val="64220158"/>
    <w:lvl w:ilvl="0" w:tplc="EFFE889C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39273C4"/>
    <w:multiLevelType w:val="hybridMultilevel"/>
    <w:tmpl w:val="23E0A89E"/>
    <w:lvl w:ilvl="0" w:tplc="0038D7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97F5A95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5">
    <w:nsid w:val="51A86A32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1B41E8C"/>
    <w:multiLevelType w:val="hybridMultilevel"/>
    <w:tmpl w:val="7C38E800"/>
    <w:lvl w:ilvl="0" w:tplc="CD641268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>
    <w:nsid w:val="52525E79"/>
    <w:multiLevelType w:val="hybridMultilevel"/>
    <w:tmpl w:val="19E48E06"/>
    <w:lvl w:ilvl="0" w:tplc="423A175E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52892198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9">
    <w:nsid w:val="54F6241B"/>
    <w:multiLevelType w:val="hybridMultilevel"/>
    <w:tmpl w:val="B7164C1A"/>
    <w:lvl w:ilvl="0" w:tplc="FD24DD3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C7B14CE"/>
    <w:multiLevelType w:val="hybridMultilevel"/>
    <w:tmpl w:val="A768B7F2"/>
    <w:lvl w:ilvl="0" w:tplc="603440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CD7584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01D055C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5E95932"/>
    <w:multiLevelType w:val="hybridMultilevel"/>
    <w:tmpl w:val="2594EFD8"/>
    <w:lvl w:ilvl="0" w:tplc="0410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7846E59"/>
    <w:multiLevelType w:val="hybridMultilevel"/>
    <w:tmpl w:val="F08E3A04"/>
    <w:lvl w:ilvl="0" w:tplc="376C9866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693F5B38"/>
    <w:multiLevelType w:val="hybridMultilevel"/>
    <w:tmpl w:val="92EAB378"/>
    <w:lvl w:ilvl="0" w:tplc="FD24DD3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C34576F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0"/>
  </w:num>
  <w:num w:numId="5">
    <w:abstractNumId w:val="12"/>
  </w:num>
  <w:num w:numId="6">
    <w:abstractNumId w:val="33"/>
  </w:num>
  <w:num w:numId="7">
    <w:abstractNumId w:val="8"/>
  </w:num>
  <w:num w:numId="8">
    <w:abstractNumId w:val="15"/>
  </w:num>
  <w:num w:numId="9">
    <w:abstractNumId w:val="5"/>
  </w:num>
  <w:num w:numId="10">
    <w:abstractNumId w:val="9"/>
  </w:num>
  <w:num w:numId="11">
    <w:abstractNumId w:val="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0"/>
  </w:num>
  <w:num w:numId="17">
    <w:abstractNumId w:val="18"/>
  </w:num>
  <w:num w:numId="18">
    <w:abstractNumId w:val="38"/>
  </w:num>
  <w:num w:numId="19">
    <w:abstractNumId w:val="37"/>
  </w:num>
  <w:num w:numId="20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</w:num>
  <w:num w:numId="24">
    <w:abstractNumId w:val="21"/>
  </w:num>
  <w:num w:numId="25">
    <w:abstractNumId w:val="13"/>
  </w:num>
  <w:num w:numId="26">
    <w:abstractNumId w:val="24"/>
  </w:num>
  <w:num w:numId="27">
    <w:abstractNumId w:val="7"/>
  </w:num>
  <w:num w:numId="28">
    <w:abstractNumId w:val="32"/>
  </w:num>
  <w:num w:numId="29">
    <w:abstractNumId w:val="31"/>
  </w:num>
  <w:num w:numId="30">
    <w:abstractNumId w:val="14"/>
  </w:num>
  <w:num w:numId="31">
    <w:abstractNumId w:val="25"/>
  </w:num>
  <w:num w:numId="32">
    <w:abstractNumId w:val="4"/>
  </w:num>
  <w:num w:numId="33">
    <w:abstractNumId w:val="11"/>
  </w:num>
  <w:num w:numId="34">
    <w:abstractNumId w:val="28"/>
  </w:num>
  <w:num w:numId="35">
    <w:abstractNumId w:val="26"/>
  </w:num>
  <w:num w:numId="36">
    <w:abstractNumId w:val="20"/>
  </w:num>
  <w:num w:numId="37">
    <w:abstractNumId w:val="19"/>
  </w:num>
  <w:num w:numId="38">
    <w:abstractNumId w:val="2"/>
  </w:num>
  <w:num w:numId="39">
    <w:abstractNumId w:val="22"/>
  </w:num>
  <w:num w:numId="40">
    <w:abstractNumId w:val="34"/>
  </w:num>
  <w:num w:numId="41">
    <w:abstractNumId w:val="23"/>
  </w:num>
  <w:num w:numId="42">
    <w:abstractNumId w:val="27"/>
  </w:num>
  <w:num w:numId="43">
    <w:abstractNumId w:val="1"/>
  </w:num>
  <w:num w:numId="44">
    <w:abstractNumId w:val="6"/>
  </w:num>
  <w:num w:numId="4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osimelli, Federica (IT - Roma)">
    <w15:presenceInfo w15:providerId="AD" w15:userId="S-1-5-21-2094927150-201071529-617630493-27723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revisionView w:markup="0" w:inkAnnotations="0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2E080F"/>
    <w:rsid w:val="00025534"/>
    <w:rsid w:val="00042B99"/>
    <w:rsid w:val="00042FE1"/>
    <w:rsid w:val="00091953"/>
    <w:rsid w:val="000A0F78"/>
    <w:rsid w:val="000A1933"/>
    <w:rsid w:val="000A5C5B"/>
    <w:rsid w:val="00105512"/>
    <w:rsid w:val="00105DF4"/>
    <w:rsid w:val="0011550A"/>
    <w:rsid w:val="001333A8"/>
    <w:rsid w:val="0014063D"/>
    <w:rsid w:val="001A719A"/>
    <w:rsid w:val="001C18A6"/>
    <w:rsid w:val="001E338C"/>
    <w:rsid w:val="001E5C8E"/>
    <w:rsid w:val="001E68F9"/>
    <w:rsid w:val="001F1012"/>
    <w:rsid w:val="002A4A5F"/>
    <w:rsid w:val="002A691D"/>
    <w:rsid w:val="002C40F8"/>
    <w:rsid w:val="002C50D8"/>
    <w:rsid w:val="002E080F"/>
    <w:rsid w:val="002E34FF"/>
    <w:rsid w:val="003325D9"/>
    <w:rsid w:val="0037079C"/>
    <w:rsid w:val="0037471F"/>
    <w:rsid w:val="00395D72"/>
    <w:rsid w:val="003A1160"/>
    <w:rsid w:val="003B6C81"/>
    <w:rsid w:val="003C0630"/>
    <w:rsid w:val="003F0166"/>
    <w:rsid w:val="00455A99"/>
    <w:rsid w:val="004800D9"/>
    <w:rsid w:val="00485537"/>
    <w:rsid w:val="004939DD"/>
    <w:rsid w:val="004A0ECF"/>
    <w:rsid w:val="004B5B31"/>
    <w:rsid w:val="004B6C12"/>
    <w:rsid w:val="004D1A6B"/>
    <w:rsid w:val="004F62D8"/>
    <w:rsid w:val="00517EC9"/>
    <w:rsid w:val="0052306D"/>
    <w:rsid w:val="00535EA7"/>
    <w:rsid w:val="00587107"/>
    <w:rsid w:val="005A78C6"/>
    <w:rsid w:val="005B31AD"/>
    <w:rsid w:val="005B5168"/>
    <w:rsid w:val="005E1187"/>
    <w:rsid w:val="005E34CF"/>
    <w:rsid w:val="005E664B"/>
    <w:rsid w:val="006112B2"/>
    <w:rsid w:val="0062114C"/>
    <w:rsid w:val="00634ED8"/>
    <w:rsid w:val="00662A35"/>
    <w:rsid w:val="0067356B"/>
    <w:rsid w:val="006C603B"/>
    <w:rsid w:val="006F5601"/>
    <w:rsid w:val="00707168"/>
    <w:rsid w:val="00764C74"/>
    <w:rsid w:val="00781752"/>
    <w:rsid w:val="007B00E1"/>
    <w:rsid w:val="007C585B"/>
    <w:rsid w:val="007E332D"/>
    <w:rsid w:val="007F102A"/>
    <w:rsid w:val="00844386"/>
    <w:rsid w:val="00854CD8"/>
    <w:rsid w:val="00885DAB"/>
    <w:rsid w:val="008B17F3"/>
    <w:rsid w:val="008B502E"/>
    <w:rsid w:val="0092563D"/>
    <w:rsid w:val="0094135D"/>
    <w:rsid w:val="00987F66"/>
    <w:rsid w:val="00990AFD"/>
    <w:rsid w:val="009E519B"/>
    <w:rsid w:val="00A0407D"/>
    <w:rsid w:val="00A04535"/>
    <w:rsid w:val="00A12E3B"/>
    <w:rsid w:val="00A204E8"/>
    <w:rsid w:val="00A36FB5"/>
    <w:rsid w:val="00AB2CF7"/>
    <w:rsid w:val="00AC7D67"/>
    <w:rsid w:val="00AE37E7"/>
    <w:rsid w:val="00B0612F"/>
    <w:rsid w:val="00B1038C"/>
    <w:rsid w:val="00B13819"/>
    <w:rsid w:val="00B14D09"/>
    <w:rsid w:val="00B25061"/>
    <w:rsid w:val="00B550E0"/>
    <w:rsid w:val="00B64E56"/>
    <w:rsid w:val="00B65FC4"/>
    <w:rsid w:val="00B9261F"/>
    <w:rsid w:val="00BB49D4"/>
    <w:rsid w:val="00BC031D"/>
    <w:rsid w:val="00BD5803"/>
    <w:rsid w:val="00BF3249"/>
    <w:rsid w:val="00BF6C01"/>
    <w:rsid w:val="00C41338"/>
    <w:rsid w:val="00C66AD4"/>
    <w:rsid w:val="00C70934"/>
    <w:rsid w:val="00C91A2E"/>
    <w:rsid w:val="00CD0F2E"/>
    <w:rsid w:val="00CE6EF9"/>
    <w:rsid w:val="00D05391"/>
    <w:rsid w:val="00D57F34"/>
    <w:rsid w:val="00D84975"/>
    <w:rsid w:val="00DA5B4F"/>
    <w:rsid w:val="00DB2C51"/>
    <w:rsid w:val="00DC0431"/>
    <w:rsid w:val="00DC143B"/>
    <w:rsid w:val="00DC29BC"/>
    <w:rsid w:val="00E03BC2"/>
    <w:rsid w:val="00E25EAF"/>
    <w:rsid w:val="00E3437B"/>
    <w:rsid w:val="00E3486B"/>
    <w:rsid w:val="00E46269"/>
    <w:rsid w:val="00E46397"/>
    <w:rsid w:val="00E602B4"/>
    <w:rsid w:val="00E60A17"/>
    <w:rsid w:val="00E72DB9"/>
    <w:rsid w:val="00E73600"/>
    <w:rsid w:val="00E77846"/>
    <w:rsid w:val="00E9050F"/>
    <w:rsid w:val="00EB7847"/>
    <w:rsid w:val="00EC1306"/>
    <w:rsid w:val="00EC53CB"/>
    <w:rsid w:val="00EF0009"/>
    <w:rsid w:val="00EF275C"/>
    <w:rsid w:val="00F02151"/>
    <w:rsid w:val="00F141C8"/>
    <w:rsid w:val="00F23846"/>
    <w:rsid w:val="00F70FE3"/>
    <w:rsid w:val="00F94522"/>
    <w:rsid w:val="00FA685B"/>
    <w:rsid w:val="00FF3204"/>
    <w:rsid w:val="00FF3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080F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E080F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locked/>
    <w:rsid w:val="0037471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2E080F"/>
    <w:rPr>
      <w:rFonts w:ascii="Arial" w:hAnsi="Arial" w:cs="Arial"/>
      <w:b/>
      <w:bCs/>
      <w:color w:val="000000"/>
      <w:sz w:val="21"/>
      <w:szCs w:val="21"/>
      <w:lang w:eastAsia="it-IT"/>
    </w:rPr>
  </w:style>
  <w:style w:type="paragraph" w:styleId="Puntoelenco">
    <w:name w:val="List Bullet"/>
    <w:basedOn w:val="Normale"/>
    <w:uiPriority w:val="99"/>
    <w:rsid w:val="002E080F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Corpodeltesto">
    <w:name w:val="Body Text"/>
    <w:basedOn w:val="Normale"/>
    <w:link w:val="CorpodeltestoCarattere"/>
    <w:uiPriority w:val="99"/>
    <w:rsid w:val="002E080F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2E080F"/>
    <w:rPr>
      <w:rFonts w:ascii="Arial,Italic" w:hAnsi="Arial,Italic" w:cs="Times New Roman"/>
      <w:color w:val="000000"/>
      <w:sz w:val="21"/>
      <w:szCs w:val="21"/>
      <w:lang w:eastAsia="it-IT"/>
    </w:rPr>
  </w:style>
  <w:style w:type="paragraph" w:styleId="Paragrafoelenco">
    <w:name w:val="List Paragraph"/>
    <w:basedOn w:val="Normale"/>
    <w:uiPriority w:val="99"/>
    <w:qFormat/>
    <w:rsid w:val="00662A35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105D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locked/>
    <w:rsid w:val="00105DF4"/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A0F7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0A0F78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0A0F78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455A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55A99"/>
    <w:rPr>
      <w:rFonts w:ascii="Tahom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rsid w:val="005E66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E664B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5E66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E664B"/>
    <w:rPr>
      <w:rFonts w:ascii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sid w:val="00781752"/>
    <w:pPr>
      <w:widowControl w:val="0"/>
      <w:spacing w:before="240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781752"/>
    <w:rPr>
      <w:rFonts w:ascii="Courier New" w:hAnsi="Courier New" w:cs="Times New Roman"/>
      <w:sz w:val="20"/>
      <w:szCs w:val="20"/>
      <w:lang w:eastAsia="it-IT"/>
    </w:rPr>
  </w:style>
  <w:style w:type="character" w:customStyle="1" w:styleId="AAAddress">
    <w:name w:val="AA Address"/>
    <w:uiPriority w:val="99"/>
    <w:rsid w:val="00A204E8"/>
    <w:rPr>
      <w:rFonts w:ascii="Arial" w:hAnsi="Arial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styleId="Rimandocommento">
    <w:name w:val="annotation reference"/>
    <w:basedOn w:val="Carpredefinitoparagrafo"/>
    <w:uiPriority w:val="99"/>
    <w:semiHidden/>
    <w:rsid w:val="00E3437B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E3437B"/>
    <w:pPr>
      <w:spacing w:before="24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E3437B"/>
    <w:rPr>
      <w:rFonts w:ascii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99"/>
    <w:rsid w:val="00E343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E46397"/>
    <w:pPr>
      <w:spacing w:before="0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E46397"/>
    <w:rPr>
      <w:rFonts w:ascii="Times New Roman" w:hAnsi="Times New Roman" w:cs="Times New Roman"/>
      <w:b/>
      <w:bCs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37471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5Carattere1">
    <w:name w:val="Titolo 5 Carattere1"/>
    <w:uiPriority w:val="99"/>
    <w:semiHidden/>
    <w:locked/>
    <w:rsid w:val="0037471F"/>
    <w:rPr>
      <w:rFonts w:ascii="Calibri" w:hAnsi="Calibri" w:cs="Times New Roman"/>
      <w:b/>
      <w:bCs/>
      <w:i/>
      <w:iCs/>
      <w:sz w:val="26"/>
      <w:szCs w:val="26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F62D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F62D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CB9B8-9FF7-4521-9C97-40A9AE92F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546</Words>
  <Characters>3127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Gallesio</dc:creator>
  <cp:lastModifiedBy>l.grillo</cp:lastModifiedBy>
  <cp:revision>20</cp:revision>
  <dcterms:created xsi:type="dcterms:W3CDTF">2015-01-21T10:43:00Z</dcterms:created>
  <dcterms:modified xsi:type="dcterms:W3CDTF">2015-02-13T13:50:00Z</dcterms:modified>
</cp:coreProperties>
</file>